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A9153" w14:textId="77777777" w:rsidR="00D80731" w:rsidRDefault="00D80731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u w:val="single"/>
        </w:rPr>
      </w:pPr>
      <w:r>
        <w:rPr>
          <w:rFonts w:ascii="Arial" w:hAnsi="Arial"/>
          <w:b/>
          <w:u w:val="single"/>
        </w:rPr>
        <w:t xml:space="preserve">CUSC - EXHIBIT </w:t>
      </w:r>
      <w:r w:rsidR="0003181A">
        <w:rPr>
          <w:rFonts w:ascii="Arial" w:hAnsi="Arial"/>
          <w:b/>
          <w:u w:val="single"/>
        </w:rPr>
        <w:t>MM</w:t>
      </w:r>
      <w:r w:rsidR="00026DA8">
        <w:rPr>
          <w:rFonts w:ascii="Arial" w:hAnsi="Arial"/>
          <w:b/>
          <w:u w:val="single"/>
        </w:rPr>
        <w:t>1</w:t>
      </w:r>
    </w:p>
    <w:p w14:paraId="79E62884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  <w:u w:val="single"/>
        </w:rPr>
      </w:pPr>
    </w:p>
    <w:p w14:paraId="0DAD4A77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4C0E6A1B" w14:textId="77777777" w:rsidR="00D80731" w:rsidRDefault="00D80731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>
        <w:rPr>
          <w:rFonts w:ascii="Arial" w:hAnsi="Arial"/>
        </w:rPr>
        <w:tab/>
      </w:r>
      <w:r w:rsidR="0003181A">
        <w:rPr>
          <w:rFonts w:ascii="Arial" w:hAnsi="Arial"/>
          <w:b/>
          <w:u w:val="single"/>
        </w:rPr>
        <w:t>CANCELLATION CHARGE STATEMENT</w:t>
      </w:r>
      <w:r w:rsidR="00F25F37">
        <w:rPr>
          <w:rFonts w:ascii="Arial" w:hAnsi="Arial"/>
          <w:b/>
          <w:u w:val="single"/>
        </w:rPr>
        <w:t xml:space="preserve"> </w:t>
      </w:r>
    </w:p>
    <w:p w14:paraId="60097475" w14:textId="77777777" w:rsidR="00D80731" w:rsidRDefault="00D80731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>
        <w:rPr>
          <w:rFonts w:ascii="Arial" w:hAnsi="Arial"/>
        </w:rPr>
        <w:tab/>
      </w:r>
      <w:r>
        <w:rPr>
          <w:rFonts w:ascii="Arial" w:hAnsi="Arial"/>
          <w:b/>
          <w:u w:val="single"/>
        </w:rPr>
        <w:t>DATED [</w:t>
      </w:r>
      <w:r>
        <w:rPr>
          <w:rFonts w:ascii="Arial" w:hAnsi="Arial"/>
          <w:u w:val="single"/>
        </w:rPr>
        <w:t xml:space="preserve">                  </w:t>
      </w:r>
      <w:r>
        <w:rPr>
          <w:rFonts w:ascii="Arial" w:hAnsi="Arial"/>
          <w:b/>
          <w:u w:val="single"/>
        </w:rPr>
        <w:t>]</w:t>
      </w:r>
    </w:p>
    <w:p w14:paraId="65C5A6DC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6A9F378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COMPANY: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7921848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15E5935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CONNECTION SITE</w:t>
      </w:r>
      <w:r w:rsidR="00A15573" w:rsidRPr="00F61321">
        <w:rPr>
          <w:rFonts w:ascii="Arial" w:hAnsi="Arial"/>
          <w:b/>
        </w:rPr>
        <w:t>/SITE OF CONNECTION</w:t>
      </w:r>
      <w:r w:rsidRPr="00F61321">
        <w:rPr>
          <w:rFonts w:ascii="Arial" w:hAnsi="Arial"/>
          <w:b/>
        </w:rPr>
        <w:t>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235182D6" w14:textId="77777777" w:rsidR="009A7B8A" w:rsidRDefault="009A7B8A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0915219D" w14:textId="77777777" w:rsidR="00F61321" w:rsidRPr="009A2ABD" w:rsidRDefault="009A2ABD">
      <w:pPr>
        <w:tabs>
          <w:tab w:val="left" w:pos="2610"/>
          <w:tab w:val="left" w:pos="5760"/>
        </w:tabs>
        <w:jc w:val="both"/>
        <w:rPr>
          <w:rFonts w:ascii="Arial" w:hAnsi="Arial"/>
          <w:b/>
        </w:rPr>
      </w:pPr>
      <w:r w:rsidRPr="009A2ABD">
        <w:rPr>
          <w:rFonts w:ascii="Arial" w:hAnsi="Arial"/>
          <w:b/>
        </w:rPr>
        <w:t>CONSTRUCTION AGREEMENT:</w:t>
      </w:r>
      <w:r>
        <w:rPr>
          <w:rFonts w:ascii="Arial" w:hAnsi="Arial"/>
          <w:b/>
        </w:rPr>
        <w:tab/>
      </w:r>
      <w:r w:rsidRPr="009A2ABD">
        <w:rPr>
          <w:rFonts w:ascii="Arial" w:hAnsi="Arial"/>
        </w:rPr>
        <w:t xml:space="preserve">[    </w:t>
      </w:r>
      <w:r w:rsidRPr="009A2ABD">
        <w:rPr>
          <w:rFonts w:ascii="Arial" w:hAnsi="Arial"/>
        </w:rPr>
        <w:tab/>
      </w:r>
      <w:r w:rsidRPr="009A2ABD">
        <w:rPr>
          <w:rFonts w:ascii="Arial" w:hAnsi="Arial"/>
        </w:rPr>
        <w:tab/>
        <w:t>]</w:t>
      </w:r>
    </w:p>
    <w:p w14:paraId="0AB73DA9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32C523A8" w14:textId="77777777" w:rsidR="009A2ABD" w:rsidRDefault="009A2ABD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4FF5C4C3" w14:textId="77777777" w:rsidR="009A7B8A" w:rsidRDefault="009A7B8A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28A59CA" w14:textId="77777777" w:rsidR="0003181A" w:rsidRDefault="009A2ABD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  <w:r w:rsidRPr="008A4062">
        <w:rPr>
          <w:rFonts w:ascii="Arial" w:hAnsi="Arial"/>
          <w:b/>
        </w:rPr>
        <w:t>Part 1</w:t>
      </w:r>
      <w:r w:rsidRPr="008A4062">
        <w:rPr>
          <w:rFonts w:ascii="Arial" w:hAnsi="Arial"/>
          <w:b/>
        </w:rPr>
        <w:tab/>
      </w:r>
      <w:r>
        <w:rPr>
          <w:rFonts w:ascii="Arial" w:hAnsi="Arial"/>
        </w:rPr>
        <w:tab/>
      </w:r>
      <w:r w:rsidR="00F61321" w:rsidRPr="00F61321">
        <w:rPr>
          <w:rFonts w:ascii="Arial" w:hAnsi="Arial"/>
          <w:b/>
        </w:rPr>
        <w:t>CANCELLATION CHARGE</w:t>
      </w:r>
      <w:r w:rsidR="00F25F37">
        <w:rPr>
          <w:rFonts w:ascii="Arial" w:hAnsi="Arial"/>
          <w:b/>
        </w:rPr>
        <w:t xml:space="preserve"> </w:t>
      </w:r>
    </w:p>
    <w:p w14:paraId="30A351E8" w14:textId="77777777" w:rsidR="00F61321" w:rsidRPr="00F61321" w:rsidRDefault="00F61321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0489FB9D" w14:textId="77777777" w:rsidR="00F61321" w:rsidRDefault="00F61321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3C8670B4" w14:textId="77777777" w:rsidR="00D80731" w:rsidRDefault="009A2ABD" w:rsidP="009A2ABD">
      <w:pPr>
        <w:tabs>
          <w:tab w:val="left" w:pos="0"/>
          <w:tab w:val="left" w:pos="1701"/>
          <w:tab w:val="left" w:pos="2610"/>
          <w:tab w:val="left" w:pos="5596"/>
        </w:tabs>
        <w:ind w:hanging="720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The </w:t>
      </w:r>
      <w:r w:rsidR="0003181A" w:rsidRPr="0021591E">
        <w:rPr>
          <w:rFonts w:ascii="Arial" w:hAnsi="Arial"/>
          <w:b/>
        </w:rPr>
        <w:t>Cancellation Charge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>which will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 xml:space="preserve">or might fall due </w:t>
      </w:r>
      <w:r>
        <w:rPr>
          <w:rFonts w:ascii="Arial" w:hAnsi="Arial"/>
        </w:rPr>
        <w:t xml:space="preserve">on termination of the </w:t>
      </w:r>
      <w:r w:rsidRPr="009A2ABD">
        <w:rPr>
          <w:rFonts w:ascii="Arial" w:hAnsi="Arial"/>
          <w:b/>
        </w:rPr>
        <w:t>Construction Agreement</w:t>
      </w:r>
      <w:r>
        <w:rPr>
          <w:rFonts w:ascii="Arial" w:hAnsi="Arial"/>
        </w:rPr>
        <w:t xml:space="preserve"> during </w:t>
      </w:r>
      <w:r w:rsidR="00D80731">
        <w:rPr>
          <w:rFonts w:ascii="Arial" w:hAnsi="Arial"/>
        </w:rPr>
        <w:t>the period</w:t>
      </w:r>
      <w:r w:rsidR="0003181A">
        <w:rPr>
          <w:rFonts w:ascii="Arial" w:hAnsi="Arial"/>
        </w:rPr>
        <w:t xml:space="preserve"> commencing on </w:t>
      </w:r>
      <w:r w:rsidR="00D80731">
        <w:rPr>
          <w:rFonts w:ascii="Arial" w:hAnsi="Arial"/>
        </w:rPr>
        <w:t>and including</w:t>
      </w:r>
      <w:r>
        <w:rPr>
          <w:rFonts w:ascii="Arial" w:hAnsi="Arial"/>
        </w:rPr>
        <w:t xml:space="preserve"> </w:t>
      </w:r>
      <w:r w:rsidR="00D80731">
        <w:rPr>
          <w:rFonts w:ascii="Arial" w:hAnsi="Arial"/>
        </w:rPr>
        <w:t>[</w:t>
      </w:r>
      <w:r>
        <w:rPr>
          <w:rFonts w:ascii="Arial" w:hAnsi="Arial"/>
        </w:rPr>
        <w:t>1 April/1October</w:t>
      </w:r>
      <w:r w:rsidR="00D80731">
        <w:rPr>
          <w:rFonts w:ascii="Arial" w:hAnsi="Arial"/>
        </w:rPr>
        <w:t>] and ending on and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>including [</w:t>
      </w:r>
      <w:r>
        <w:rPr>
          <w:rFonts w:ascii="Arial" w:hAnsi="Arial"/>
        </w:rPr>
        <w:t>30 September/31 March</w:t>
      </w:r>
      <w:r w:rsidR="00D80731">
        <w:rPr>
          <w:rFonts w:ascii="Arial" w:hAnsi="Arial"/>
        </w:rPr>
        <w:t xml:space="preserve">] </w:t>
      </w:r>
      <w:r>
        <w:rPr>
          <w:rFonts w:ascii="Arial" w:hAnsi="Arial"/>
        </w:rPr>
        <w:t>is:</w:t>
      </w:r>
    </w:p>
    <w:p w14:paraId="0C9E8BDA" w14:textId="77777777" w:rsidR="0003181A" w:rsidRDefault="0003181A" w:rsidP="0003181A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3967D13C" w14:textId="77777777" w:rsidR="00D96B04" w:rsidRDefault="00D96B04" w:rsidP="0003181A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5ED2B69F" w14:textId="77777777" w:rsidR="00F25F37" w:rsidRDefault="0003181A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 w:rsidR="00C947F9" w:rsidRPr="009A2ABD">
        <w:rPr>
          <w:rFonts w:ascii="Arial" w:hAnsi="Arial"/>
        </w:rPr>
        <w:t>[£]</w:t>
      </w:r>
      <w:r w:rsidR="00C947F9">
        <w:rPr>
          <w:rFonts w:ascii="Arial" w:hAnsi="Arial"/>
        </w:rPr>
        <w:t xml:space="preserve"> </w:t>
      </w:r>
      <w:r w:rsidR="009A2ABD">
        <w:rPr>
          <w:rFonts w:ascii="Arial" w:hAnsi="Arial"/>
        </w:rPr>
        <w:t>[£/MW]</w:t>
      </w:r>
    </w:p>
    <w:p w14:paraId="54B4EB12" w14:textId="77777777" w:rsidR="00E37F37" w:rsidRDefault="00E37F37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3BAAEE4D" w14:textId="77777777" w:rsidR="00D96B04" w:rsidRDefault="00D96B04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2784D4DE" w14:textId="4DF89847" w:rsidR="00E37F37" w:rsidRPr="00372425" w:rsidRDefault="009A2ABD">
      <w:pPr>
        <w:tabs>
          <w:tab w:val="left" w:pos="0"/>
          <w:tab w:val="left" w:pos="1701"/>
          <w:tab w:val="left" w:pos="2610"/>
          <w:tab w:val="left" w:pos="5596"/>
        </w:tabs>
        <w:rPr>
          <w:rFonts w:ascii="Arial" w:hAnsi="Arial"/>
        </w:rPr>
        <w:pPrChange w:id="0" w:author="Chris Warburton (NESO)" w:date="2025-05-15T07:55:00Z">
          <w:pPr>
            <w:tabs>
              <w:tab w:val="left" w:pos="720"/>
              <w:tab w:val="left" w:pos="1701"/>
              <w:tab w:val="left" w:pos="2610"/>
              <w:tab w:val="left" w:pos="5596"/>
            </w:tabs>
            <w:ind w:left="720" w:hanging="720"/>
          </w:pPr>
        </w:pPrChange>
      </w:pPr>
      <w:r>
        <w:rPr>
          <w:rFonts w:ascii="Arial" w:hAnsi="Arial"/>
        </w:rPr>
        <w:t xml:space="preserve">This figure is based on </w:t>
      </w:r>
      <w:r w:rsidR="00E37F37" w:rsidRPr="009A2ABD">
        <w:rPr>
          <w:rFonts w:ascii="Arial" w:hAnsi="Arial"/>
          <w:i/>
        </w:rPr>
        <w:t>[</w:t>
      </w:r>
      <w:r w:rsidR="007B7C55">
        <w:rPr>
          <w:rFonts w:ascii="Arial" w:hAnsi="Arial"/>
          <w:i/>
        </w:rPr>
        <w:t>A or B</w:t>
      </w:r>
      <w:r w:rsidR="008A4062">
        <w:rPr>
          <w:rFonts w:ascii="Arial" w:hAnsi="Arial"/>
          <w:i/>
        </w:rPr>
        <w:t xml:space="preserve"> -</w:t>
      </w:r>
      <w:r w:rsidR="00E37F37" w:rsidRPr="009A2ABD">
        <w:rPr>
          <w:rFonts w:ascii="Arial" w:hAnsi="Arial"/>
          <w:i/>
        </w:rPr>
        <w:t>strike out as appropriate]</w:t>
      </w:r>
      <w:r w:rsidR="007B7C55" w:rsidRPr="007B7C55">
        <w:rPr>
          <w:rFonts w:ascii="Arial" w:hAnsi="Arial"/>
          <w:i/>
        </w:rPr>
        <w:t xml:space="preserve"> </w:t>
      </w:r>
      <w:ins w:id="1" w:author="Chris Warburton (NESO)" w:date="2025-05-15T07:54:00Z">
        <w:r w:rsidR="005543C7">
          <w:rPr>
            <w:rFonts w:ascii="Arial" w:hAnsi="Arial"/>
            <w:i/>
          </w:rPr>
          <w:t>[</w:t>
        </w:r>
      </w:ins>
      <w:r w:rsidR="007B7C55">
        <w:rPr>
          <w:rFonts w:ascii="Arial" w:hAnsi="Arial"/>
          <w:i/>
        </w:rPr>
        <w:t>and C</w:t>
      </w:r>
      <w:ins w:id="2" w:author="Chris Warburton (NESO)" w:date="2025-05-15T07:54:00Z">
        <w:r w:rsidR="0047238C">
          <w:rPr>
            <w:rFonts w:ascii="Arial" w:hAnsi="Arial"/>
            <w:i/>
          </w:rPr>
          <w:t xml:space="preserve"> /</w:t>
        </w:r>
      </w:ins>
      <w:ins w:id="3" w:author="Chris Warburton (NESO)" w:date="2025-05-15T07:59:00Z">
        <w:r w:rsidR="002B5E2E">
          <w:rPr>
            <w:rFonts w:ascii="Arial" w:hAnsi="Arial"/>
            <w:i/>
          </w:rPr>
          <w:t>,</w:t>
        </w:r>
      </w:ins>
      <w:ins w:id="4" w:author="Chris Warburton (NESO)" w:date="2025-05-15T07:54:00Z">
        <w:r w:rsidR="0047238C">
          <w:rPr>
            <w:rFonts w:ascii="Arial" w:hAnsi="Arial"/>
            <w:i/>
          </w:rPr>
          <w:t xml:space="preserve"> C and D </w:t>
        </w:r>
        <w:r w:rsidR="006516B1">
          <w:rPr>
            <w:rFonts w:ascii="Arial" w:hAnsi="Arial"/>
            <w:i/>
          </w:rPr>
          <w:t>–</w:t>
        </w:r>
        <w:r w:rsidR="0047238C">
          <w:rPr>
            <w:rFonts w:ascii="Arial" w:hAnsi="Arial"/>
            <w:i/>
          </w:rPr>
          <w:t xml:space="preserve"> </w:t>
        </w:r>
        <w:r w:rsidR="006516B1">
          <w:rPr>
            <w:rFonts w:ascii="Arial" w:hAnsi="Arial"/>
            <w:i/>
          </w:rPr>
          <w:t>strike out</w:t>
        </w:r>
      </w:ins>
      <w:ins w:id="5" w:author="Chris Warburton (NESO)" w:date="2025-05-15T07:55:00Z">
        <w:r w:rsidR="006516B1">
          <w:rPr>
            <w:rFonts w:ascii="Arial" w:hAnsi="Arial"/>
            <w:i/>
          </w:rPr>
          <w:t xml:space="preserve"> as appropriate to include </w:t>
        </w:r>
        <w:r w:rsidR="00372425">
          <w:rPr>
            <w:rFonts w:ascii="Arial" w:hAnsi="Arial"/>
            <w:i/>
          </w:rPr>
          <w:t xml:space="preserve">D </w:t>
        </w:r>
      </w:ins>
      <w:ins w:id="6" w:author="Chris Warburton (NESO)" w:date="2025-05-15T07:56:00Z">
        <w:r w:rsidR="009319BB">
          <w:rPr>
            <w:rFonts w:ascii="Arial" w:hAnsi="Arial"/>
            <w:i/>
          </w:rPr>
          <w:t>for periods including/after the</w:t>
        </w:r>
        <w:r w:rsidR="00372425">
          <w:rPr>
            <w:rFonts w:ascii="Arial" w:hAnsi="Arial"/>
            <w:i/>
          </w:rPr>
          <w:t xml:space="preserve"> </w:t>
        </w:r>
        <w:r w:rsidR="00372425">
          <w:rPr>
            <w:rFonts w:ascii="Arial" w:hAnsi="Arial"/>
            <w:b/>
            <w:bCs/>
            <w:i/>
          </w:rPr>
          <w:t>PCF Activation Date</w:t>
        </w:r>
      </w:ins>
      <w:ins w:id="7" w:author="Chris Warburton (NESO)" w:date="2025-05-15T07:57:00Z">
        <w:r w:rsidR="009319BB">
          <w:rPr>
            <w:rFonts w:ascii="Arial" w:hAnsi="Arial"/>
            <w:i/>
          </w:rPr>
          <w:t>]</w:t>
        </w:r>
      </w:ins>
      <w:ins w:id="8" w:author="Chris Warburton (NESO)" w:date="2025-05-15T07:56:00Z">
        <w:r w:rsidR="00372425">
          <w:rPr>
            <w:rFonts w:ascii="Arial" w:hAnsi="Arial"/>
            <w:i/>
          </w:rPr>
          <w:t xml:space="preserve"> </w:t>
        </w:r>
      </w:ins>
    </w:p>
    <w:p w14:paraId="2DE71AC5" w14:textId="77777777" w:rsidR="00E37F37" w:rsidRDefault="00E37F37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15FAD468" w14:textId="77777777" w:rsidR="00F25F37" w:rsidRDefault="00F25F37" w:rsidP="00F25F37">
      <w:pPr>
        <w:tabs>
          <w:tab w:val="left" w:pos="720"/>
          <w:tab w:val="left" w:pos="1701"/>
          <w:tab w:val="left" w:pos="2610"/>
          <w:tab w:val="left" w:pos="5596"/>
        </w:tabs>
        <w:rPr>
          <w:rFonts w:ascii="Arial" w:hAnsi="Arial"/>
        </w:rPr>
      </w:pPr>
    </w:p>
    <w:p w14:paraId="52B34F47" w14:textId="77777777" w:rsidR="00F25F37" w:rsidRDefault="009A2ABD" w:rsidP="00B635FE">
      <w:pPr>
        <w:tabs>
          <w:tab w:val="left" w:pos="709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[</w:t>
      </w:r>
      <w:r w:rsidR="00DD6D9F">
        <w:rPr>
          <w:rFonts w:ascii="Arial" w:hAnsi="Arial"/>
          <w:b/>
        </w:rPr>
        <w:t>A</w:t>
      </w:r>
      <w:r w:rsidR="00B635FE">
        <w:rPr>
          <w:rFonts w:ascii="Arial" w:hAnsi="Arial"/>
          <w:b/>
        </w:rPr>
        <w:tab/>
      </w:r>
      <w:r w:rsidR="00B635FE">
        <w:rPr>
          <w:rFonts w:ascii="Arial" w:hAnsi="Arial"/>
          <w:b/>
        </w:rPr>
        <w:tab/>
      </w:r>
      <w:r>
        <w:rPr>
          <w:rFonts w:ascii="Arial" w:hAnsi="Arial"/>
          <w:b/>
        </w:rPr>
        <w:t>[</w:t>
      </w:r>
      <w:r w:rsidR="00F25F37" w:rsidRPr="00B635FE">
        <w:rPr>
          <w:rFonts w:ascii="Arial" w:hAnsi="Arial"/>
          <w:b/>
        </w:rPr>
        <w:t>Estimate of</w:t>
      </w:r>
      <w:r w:rsidR="00F25F37">
        <w:rPr>
          <w:rFonts w:ascii="Arial" w:hAnsi="Arial"/>
        </w:rPr>
        <w:t xml:space="preserve"> </w:t>
      </w:r>
      <w:r w:rsidR="00F25F37" w:rsidRPr="00F25F37">
        <w:rPr>
          <w:rFonts w:ascii="Arial" w:hAnsi="Arial"/>
          <w:b/>
        </w:rPr>
        <w:t xml:space="preserve">Actual Attributable Works </w:t>
      </w:r>
      <w:r>
        <w:rPr>
          <w:rFonts w:ascii="Arial" w:hAnsi="Arial"/>
          <w:b/>
        </w:rPr>
        <w:t>C</w:t>
      </w:r>
      <w:r w:rsidR="008A4062">
        <w:rPr>
          <w:rFonts w:ascii="Arial" w:hAnsi="Arial"/>
          <w:b/>
        </w:rPr>
        <w:t>ancellation Charge</w:t>
      </w:r>
    </w:p>
    <w:p w14:paraId="43F54B28" w14:textId="77777777" w:rsidR="00F25F37" w:rsidRDefault="00F25F37" w:rsidP="00F25F37">
      <w:pPr>
        <w:tabs>
          <w:tab w:val="left" w:pos="709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</w:p>
    <w:p w14:paraId="34511ABE" w14:textId="77777777" w:rsidR="009A2ABD" w:rsidRDefault="00F25F37" w:rsidP="009A2ABD">
      <w:pPr>
        <w:tabs>
          <w:tab w:val="left" w:pos="709"/>
          <w:tab w:val="left" w:pos="1701"/>
          <w:tab w:val="left" w:pos="2610"/>
          <w:tab w:val="left" w:pos="5596"/>
        </w:tabs>
        <w:ind w:left="1440" w:hanging="720"/>
        <w:rPr>
          <w:rFonts w:ascii="Arial" w:hAnsi="Arial"/>
        </w:rPr>
      </w:pPr>
      <w:r>
        <w:rPr>
          <w:rFonts w:ascii="Arial" w:hAnsi="Arial"/>
        </w:rPr>
        <w:tab/>
      </w:r>
      <w:r w:rsidR="009A2ABD">
        <w:rPr>
          <w:rFonts w:ascii="Arial" w:hAnsi="Arial"/>
        </w:rPr>
        <w:t>[</w:t>
      </w:r>
      <w:r>
        <w:rPr>
          <w:rFonts w:ascii="Arial" w:hAnsi="Arial"/>
        </w:rPr>
        <w:t>£</w:t>
      </w:r>
      <w:r w:rsidR="009A2ABD">
        <w:rPr>
          <w:rFonts w:ascii="Arial" w:hAnsi="Arial"/>
        </w:rPr>
        <w:t xml:space="preserve"> ] [£/MW] </w:t>
      </w:r>
    </w:p>
    <w:p w14:paraId="267BC35E" w14:textId="77777777" w:rsidR="009A2ABD" w:rsidRDefault="009A2ABD" w:rsidP="009A2ABD">
      <w:pPr>
        <w:tabs>
          <w:tab w:val="left" w:pos="709"/>
          <w:tab w:val="left" w:pos="1701"/>
          <w:tab w:val="left" w:pos="2610"/>
          <w:tab w:val="left" w:pos="5596"/>
        </w:tabs>
        <w:ind w:left="1440" w:hanging="720"/>
        <w:rPr>
          <w:rFonts w:ascii="Arial" w:hAnsi="Arial"/>
        </w:rPr>
      </w:pPr>
    </w:p>
    <w:p w14:paraId="7502A68A" w14:textId="77777777" w:rsidR="00011B4F" w:rsidRDefault="009A2ABD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</w:rPr>
        <w:tab/>
      </w:r>
      <w:r w:rsidR="00011B4F">
        <w:rPr>
          <w:rFonts w:ascii="Arial" w:hAnsi="Arial"/>
        </w:rPr>
        <w:tab/>
      </w:r>
      <w:r w:rsidRPr="009A2ABD">
        <w:rPr>
          <w:rFonts w:ascii="Arial" w:hAnsi="Arial"/>
          <w:i/>
        </w:rPr>
        <w:t>or, where User has elected for the Fixed Cancellation Charge</w:t>
      </w:r>
      <w:r w:rsidR="00011B4F">
        <w:rPr>
          <w:rFonts w:ascii="Arial" w:hAnsi="Arial"/>
          <w:i/>
        </w:rPr>
        <w:t xml:space="preserve">        </w:t>
      </w:r>
    </w:p>
    <w:p w14:paraId="01BC0196" w14:textId="77777777" w:rsidR="00011B4F" w:rsidRDefault="00011B4F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</w:t>
      </w:r>
    </w:p>
    <w:p w14:paraId="249577F0" w14:textId="77777777" w:rsidR="007B7C55" w:rsidRDefault="00011B4F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  <w:b/>
        </w:rPr>
        <w:t>B</w:t>
      </w:r>
      <w:r w:rsidR="007B7C55">
        <w:rPr>
          <w:rFonts w:ascii="Arial" w:hAnsi="Arial"/>
          <w:b/>
        </w:rPr>
        <w:tab/>
      </w:r>
      <w:r w:rsidR="007B7C55">
        <w:rPr>
          <w:rFonts w:ascii="Arial" w:hAnsi="Arial"/>
          <w:b/>
        </w:rPr>
        <w:tab/>
      </w:r>
      <w:r w:rsidR="007B7C55" w:rsidRPr="009A7B8A">
        <w:rPr>
          <w:rFonts w:ascii="Arial" w:hAnsi="Arial"/>
          <w:b/>
        </w:rPr>
        <w:t>[Fixed Cancellation Charge</w:t>
      </w:r>
    </w:p>
    <w:p w14:paraId="1526FE9F" w14:textId="77777777" w:rsidR="007B7C55" w:rsidRDefault="007B7C55" w:rsidP="007B7C55">
      <w:pPr>
        <w:tabs>
          <w:tab w:val="left" w:pos="709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</w:p>
    <w:p w14:paraId="1402C85F" w14:textId="77777777" w:rsidR="00D96B04" w:rsidRDefault="007B7C55" w:rsidP="00011B4F">
      <w:pPr>
        <w:tabs>
          <w:tab w:val="left" w:pos="720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  <w:r>
        <w:rPr>
          <w:rFonts w:ascii="Arial" w:hAnsi="Arial"/>
          <w:i/>
        </w:rPr>
        <w:tab/>
      </w:r>
      <w:r w:rsidRPr="009A7B8A">
        <w:rPr>
          <w:rFonts w:ascii="Arial" w:hAnsi="Arial"/>
        </w:rPr>
        <w:t>[£X being £X/YMW]</w:t>
      </w:r>
      <w:r>
        <w:rPr>
          <w:rFonts w:ascii="Arial" w:hAnsi="Arial"/>
          <w:i/>
        </w:rPr>
        <w:t xml:space="preserve"> - insert figure/calculation from relevant Notification of Fixed Attributable Works Cancellation Charge]</w:t>
      </w:r>
    </w:p>
    <w:p w14:paraId="49CD973D" w14:textId="77777777" w:rsidR="00011B4F" w:rsidRDefault="00011B4F" w:rsidP="00011B4F">
      <w:pPr>
        <w:tabs>
          <w:tab w:val="left" w:pos="720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</w:p>
    <w:p w14:paraId="6F2FD7DF" w14:textId="77777777" w:rsidR="00011B4F" w:rsidRDefault="00011B4F" w:rsidP="00B635FE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</w:p>
    <w:p w14:paraId="1979889D" w14:textId="77777777" w:rsidR="00B635FE" w:rsidRPr="00B635FE" w:rsidRDefault="007B7C55" w:rsidP="00B635FE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C</w:t>
      </w:r>
      <w:r w:rsidR="00B635FE">
        <w:rPr>
          <w:rFonts w:ascii="Arial" w:hAnsi="Arial"/>
          <w:b/>
        </w:rPr>
        <w:tab/>
      </w:r>
      <w:r w:rsidR="00B635FE">
        <w:rPr>
          <w:rFonts w:ascii="Arial" w:hAnsi="Arial"/>
          <w:b/>
        </w:rPr>
        <w:tab/>
      </w:r>
      <w:r w:rsidR="00B635FE" w:rsidRPr="0021591E">
        <w:rPr>
          <w:rFonts w:ascii="Arial" w:hAnsi="Arial"/>
          <w:b/>
        </w:rPr>
        <w:t>Wider Cancellation Charge</w:t>
      </w:r>
      <w:r w:rsidR="00B635FE">
        <w:rPr>
          <w:rFonts w:ascii="Arial" w:hAnsi="Arial"/>
        </w:rPr>
        <w:tab/>
      </w:r>
    </w:p>
    <w:p w14:paraId="667AB996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0D2EA56F" w14:textId="24EF8404" w:rsidR="00B635FE" w:rsidRDefault="00B635FE" w:rsidP="00B635FE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A7B8A">
        <w:rPr>
          <w:rFonts w:ascii="Arial" w:hAnsi="Arial"/>
        </w:rPr>
        <w:t>[£X] being [£X</w:t>
      </w:r>
      <w:r>
        <w:rPr>
          <w:rFonts w:ascii="Arial" w:hAnsi="Arial"/>
        </w:rPr>
        <w:t>/</w:t>
      </w:r>
      <w:r w:rsidR="009A7B8A">
        <w:rPr>
          <w:rFonts w:ascii="Arial" w:hAnsi="Arial"/>
        </w:rPr>
        <w:t>Y</w:t>
      </w:r>
      <w:r>
        <w:rPr>
          <w:rFonts w:ascii="Arial" w:hAnsi="Arial"/>
        </w:rPr>
        <w:t>MW]</w:t>
      </w:r>
    </w:p>
    <w:p w14:paraId="518D430E" w14:textId="77777777" w:rsidR="00DD6D9F" w:rsidRDefault="00DD6D9F" w:rsidP="00B635FE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rFonts w:ascii="Arial" w:hAnsi="Arial"/>
        </w:rPr>
      </w:pPr>
    </w:p>
    <w:p w14:paraId="799531E7" w14:textId="2533CA74" w:rsidR="009319BB" w:rsidRPr="00B635FE" w:rsidRDefault="006B6404" w:rsidP="009319BB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ins w:id="9" w:author="Chris Warburton (NESO)" w:date="2025-05-15T07:57:00Z"/>
          <w:rFonts w:ascii="Arial" w:hAnsi="Arial"/>
          <w:b/>
        </w:rPr>
      </w:pPr>
      <w:ins w:id="10" w:author="Chris Warburton (NESO)" w:date="2025-05-15T08:22:00Z">
        <w:r>
          <w:rPr>
            <w:rFonts w:ascii="Arial" w:hAnsi="Arial"/>
            <w:b/>
          </w:rPr>
          <w:t>[</w:t>
        </w:r>
      </w:ins>
      <w:ins w:id="11" w:author="Chris Warburton (NESO)" w:date="2025-05-15T07:57:00Z">
        <w:r w:rsidR="009319BB">
          <w:rPr>
            <w:rFonts w:ascii="Arial" w:hAnsi="Arial"/>
            <w:b/>
          </w:rPr>
          <w:t>D</w:t>
        </w:r>
        <w:r w:rsidR="009319BB">
          <w:rPr>
            <w:rFonts w:ascii="Arial" w:hAnsi="Arial"/>
            <w:b/>
          </w:rPr>
          <w:tab/>
        </w:r>
        <w:r w:rsidR="009319BB">
          <w:rPr>
            <w:rFonts w:ascii="Arial" w:hAnsi="Arial"/>
            <w:b/>
          </w:rPr>
          <w:tab/>
          <w:t>Progression Commitment Fee</w:t>
        </w:r>
        <w:r w:rsidR="009319BB">
          <w:rPr>
            <w:rFonts w:ascii="Arial" w:hAnsi="Arial"/>
          </w:rPr>
          <w:tab/>
        </w:r>
      </w:ins>
    </w:p>
    <w:p w14:paraId="6BA8656C" w14:textId="77777777" w:rsidR="009319BB" w:rsidRDefault="009319BB" w:rsidP="009319BB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ins w:id="12" w:author="Chris Warburton (NESO)" w:date="2025-05-15T07:57:00Z"/>
          <w:rFonts w:ascii="Arial" w:hAnsi="Arial"/>
        </w:rPr>
      </w:pPr>
      <w:ins w:id="13" w:author="Chris Warburton (NESO)" w:date="2025-05-15T07:57:00Z">
        <w:r>
          <w:rPr>
            <w:rFonts w:ascii="Arial" w:hAnsi="Arial"/>
          </w:rPr>
          <w:tab/>
        </w:r>
      </w:ins>
    </w:p>
    <w:p w14:paraId="5E70E7A0" w14:textId="77777777" w:rsidR="002A1912" w:rsidRDefault="009319BB" w:rsidP="009319BB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ins w:id="14" w:author="Chris Warburton (NESO)" w:date="2025-05-15T08:24:00Z"/>
          <w:rFonts w:ascii="Arial" w:hAnsi="Arial"/>
        </w:rPr>
      </w:pPr>
      <w:ins w:id="15" w:author="Chris Warburton (NESO)" w:date="2025-05-15T07:57:00Z">
        <w:r>
          <w:rPr>
            <w:rFonts w:ascii="Arial" w:hAnsi="Arial"/>
          </w:rPr>
          <w:tab/>
        </w:r>
        <w:r>
          <w:rPr>
            <w:rFonts w:ascii="Arial" w:hAnsi="Arial"/>
          </w:rPr>
          <w:tab/>
          <w:t>[£X] being [£X/MW]</w:t>
        </w:r>
      </w:ins>
    </w:p>
    <w:p w14:paraId="3647DFD7" w14:textId="446DA57E" w:rsidR="009319BB" w:rsidRDefault="002A1912" w:rsidP="009319BB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ins w:id="16" w:author="Chris Warburton (NESO)" w:date="2025-05-15T07:57:00Z"/>
          <w:rFonts w:ascii="Arial" w:hAnsi="Arial"/>
        </w:rPr>
      </w:pPr>
      <w:ins w:id="17" w:author="Chris Warburton (NESO)" w:date="2025-05-15T08:24:00Z">
        <w:r>
          <w:rPr>
            <w:rFonts w:ascii="Arial" w:hAnsi="Arial"/>
          </w:rPr>
          <w:tab/>
        </w:r>
        <w:r>
          <w:rPr>
            <w:rFonts w:ascii="Arial" w:hAnsi="Arial"/>
          </w:rPr>
          <w:tab/>
        </w:r>
        <w:r>
          <w:rPr>
            <w:rFonts w:ascii="Arial" w:hAnsi="Arial"/>
            <w:i/>
          </w:rPr>
          <w:t xml:space="preserve">include D for periods including/after the </w:t>
        </w:r>
        <w:r>
          <w:rPr>
            <w:rFonts w:ascii="Arial" w:hAnsi="Arial"/>
            <w:b/>
            <w:bCs/>
            <w:i/>
          </w:rPr>
          <w:t>PCF Activation Date</w:t>
        </w:r>
      </w:ins>
      <w:ins w:id="18" w:author="Chris Warburton (NESO)" w:date="2025-05-15T08:22:00Z">
        <w:r w:rsidR="006B6404">
          <w:rPr>
            <w:rFonts w:ascii="Arial" w:hAnsi="Arial"/>
          </w:rPr>
          <w:t>]</w:t>
        </w:r>
      </w:ins>
    </w:p>
    <w:p w14:paraId="33523E9D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7538CE4B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F61321">
        <w:rPr>
          <w:rFonts w:ascii="Arial" w:hAnsi="Arial"/>
          <w:b/>
        </w:rPr>
        <w:t>Generation Zone</w:t>
      </w:r>
      <w:r>
        <w:rPr>
          <w:rFonts w:ascii="Arial" w:hAnsi="Arial"/>
        </w:rPr>
        <w:t xml:space="preserve"> in which </w:t>
      </w:r>
      <w:r w:rsidRPr="00F61321">
        <w:rPr>
          <w:rFonts w:ascii="Arial" w:hAnsi="Arial"/>
          <w:b/>
        </w:rPr>
        <w:t>Power Station</w:t>
      </w:r>
      <w:r w:rsidR="007B7C55" w:rsidRPr="007B7C55">
        <w:rPr>
          <w:rFonts w:ascii="Arial" w:hAnsi="Arial"/>
        </w:rPr>
        <w:t xml:space="preserve"> </w:t>
      </w:r>
      <w:r w:rsidR="007B7C55">
        <w:rPr>
          <w:rFonts w:ascii="Arial" w:hAnsi="Arial"/>
        </w:rPr>
        <w:t xml:space="preserve">or </w:t>
      </w:r>
      <w:r w:rsidR="007B7C55">
        <w:rPr>
          <w:rFonts w:ascii="Arial" w:hAnsi="Arial"/>
          <w:b/>
        </w:rPr>
        <w:t>Interconnector</w:t>
      </w:r>
      <w:r>
        <w:rPr>
          <w:rFonts w:ascii="Arial" w:hAnsi="Arial"/>
        </w:rPr>
        <w:t xml:space="preserve"> is/will be located [  ]</w:t>
      </w:r>
      <w:r w:rsidR="008A4062">
        <w:rPr>
          <w:rFonts w:ascii="Arial" w:hAnsi="Arial"/>
        </w:rPr>
        <w:t>]</w:t>
      </w:r>
    </w:p>
    <w:p w14:paraId="1F4F1B78" w14:textId="77777777" w:rsidR="00F75A1C" w:rsidRDefault="00F75A1C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8DD86C3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587BB36" w14:textId="77777777" w:rsidR="008A4062" w:rsidRPr="00D96B04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  <w:b/>
        </w:rPr>
      </w:pPr>
      <w:r>
        <w:rPr>
          <w:rFonts w:ascii="Arial" w:hAnsi="Arial"/>
        </w:rPr>
        <w:t>[</w:t>
      </w:r>
      <w:r w:rsidRPr="00D96B04">
        <w:rPr>
          <w:rFonts w:ascii="Arial" w:hAnsi="Arial"/>
          <w:b/>
        </w:rPr>
        <w:t>Part 2</w:t>
      </w:r>
      <w:r w:rsidRPr="00D96B04">
        <w:rPr>
          <w:rFonts w:ascii="Arial" w:hAnsi="Arial"/>
          <w:b/>
        </w:rPr>
        <w:tab/>
      </w:r>
      <w:r w:rsidR="00D96B04">
        <w:rPr>
          <w:rFonts w:ascii="Arial" w:hAnsi="Arial"/>
          <w:b/>
        </w:rPr>
        <w:t>Es</w:t>
      </w:r>
      <w:r w:rsidRPr="00D96B04">
        <w:rPr>
          <w:rFonts w:ascii="Arial" w:hAnsi="Arial"/>
          <w:b/>
        </w:rPr>
        <w:t xml:space="preserve">timates of the Actual Attributable Works </w:t>
      </w:r>
      <w:r w:rsidR="00D96B04" w:rsidRPr="00D96B04">
        <w:rPr>
          <w:rFonts w:ascii="Arial" w:hAnsi="Arial"/>
          <w:b/>
        </w:rPr>
        <w:t xml:space="preserve">Cancellation </w:t>
      </w:r>
      <w:r w:rsidRPr="00D96B04">
        <w:rPr>
          <w:rFonts w:ascii="Arial" w:hAnsi="Arial"/>
          <w:b/>
        </w:rPr>
        <w:t>C</w:t>
      </w:r>
      <w:r w:rsidR="00D96B04" w:rsidRPr="00D96B04">
        <w:rPr>
          <w:rFonts w:ascii="Arial" w:hAnsi="Arial"/>
          <w:b/>
        </w:rPr>
        <w:t>harge</w:t>
      </w:r>
      <w:r w:rsidRPr="00D96B04">
        <w:rPr>
          <w:rFonts w:ascii="Arial" w:hAnsi="Arial"/>
          <w:b/>
        </w:rPr>
        <w:t xml:space="preserve"> </w:t>
      </w:r>
    </w:p>
    <w:p w14:paraId="6325CE52" w14:textId="77777777" w:rsidR="008A4062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</w:rPr>
      </w:pPr>
    </w:p>
    <w:p w14:paraId="3C691979" w14:textId="77777777" w:rsidR="008A4062" w:rsidRPr="008A4062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  <w:i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insert estimate of </w:t>
      </w:r>
      <w:r w:rsidRPr="009A7B8A">
        <w:rPr>
          <w:rFonts w:ascii="Arial" w:hAnsi="Arial"/>
          <w:i/>
        </w:rPr>
        <w:t xml:space="preserve">Actual Attributable Works </w:t>
      </w:r>
      <w:r w:rsidR="00D96B04">
        <w:rPr>
          <w:rFonts w:ascii="Arial" w:hAnsi="Arial"/>
          <w:i/>
        </w:rPr>
        <w:t>Cancellation Charge</w:t>
      </w:r>
      <w:r w:rsidRPr="009A7B8A">
        <w:rPr>
          <w:rFonts w:ascii="Arial" w:hAnsi="Arial"/>
          <w:i/>
        </w:rPr>
        <w:t xml:space="preserve"> (including sharing etc) until User h</w:t>
      </w:r>
      <w:r>
        <w:rPr>
          <w:rFonts w:ascii="Arial" w:hAnsi="Arial"/>
          <w:i/>
        </w:rPr>
        <w:t>as elected to fix.</w:t>
      </w:r>
      <w:r w:rsidRPr="008A4062">
        <w:rPr>
          <w:rFonts w:ascii="Arial" w:hAnsi="Arial"/>
        </w:rPr>
        <w:t>]</w:t>
      </w:r>
    </w:p>
    <w:p w14:paraId="27031033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B9134D1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4CA409EC" w14:textId="77777777" w:rsidR="00B635FE" w:rsidRDefault="00B635FE" w:rsidP="00B635FE">
      <w:pPr>
        <w:tabs>
          <w:tab w:val="left" w:pos="0"/>
          <w:tab w:val="left" w:pos="3119"/>
        </w:tabs>
        <w:ind w:left="720" w:hanging="720"/>
        <w:rPr>
          <w:rFonts w:ascii="Arial" w:hAnsi="Arial"/>
          <w:b/>
        </w:rPr>
      </w:pPr>
    </w:p>
    <w:p w14:paraId="4C1D6DF6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0105E4C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EFE3A9D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>for and on behalf of</w:t>
      </w:r>
    </w:p>
    <w:p w14:paraId="6A1B6AEE" w14:textId="5F819D70" w:rsidR="0003181A" w:rsidRPr="00926C4F" w:rsidRDefault="004519EE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 Bold" w:hAnsi="Arial Bold"/>
          <w:b/>
          <w:szCs w:val="24"/>
        </w:rPr>
      </w:pPr>
      <w:r>
        <w:rPr>
          <w:rFonts w:ascii="Arial Bold" w:hAnsi="Arial Bold"/>
          <w:b/>
          <w:szCs w:val="24"/>
        </w:rPr>
        <w:t>National Energy System Operator Limited</w:t>
      </w:r>
      <w:r w:rsidR="00F75A1C">
        <w:rPr>
          <w:rFonts w:ascii="Arial Bold" w:hAnsi="Arial Bold"/>
          <w:b/>
          <w:szCs w:val="24"/>
        </w:rPr>
        <w:t xml:space="preserve"> </w:t>
      </w:r>
    </w:p>
    <w:p w14:paraId="38E21AC2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55294656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B7C447C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595C0A75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B0A1A4C" w14:textId="77777777" w:rsidR="00180F49" w:rsidRDefault="00180F49" w:rsidP="00180F49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END OF EXHIBIT MM1</w:t>
      </w:r>
    </w:p>
    <w:p w14:paraId="0D9FAFC0" w14:textId="77777777" w:rsidR="00D80731" w:rsidRDefault="00D80731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</w:pPr>
    </w:p>
    <w:p w14:paraId="42261FEF" w14:textId="77777777" w:rsidR="00180F49" w:rsidRDefault="00180F49" w:rsidP="005E561C">
      <w:pPr>
        <w:tabs>
          <w:tab w:val="center" w:pos="4513"/>
          <w:tab w:val="left" w:pos="5596"/>
        </w:tabs>
        <w:rPr>
          <w:rFonts w:ascii="Arial" w:hAnsi="Arial"/>
          <w:b/>
        </w:rPr>
      </w:pPr>
    </w:p>
    <w:p w14:paraId="4BA3DCBB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6857C1A8" w14:textId="77777777" w:rsidR="00D80731" w:rsidRDefault="00D80731" w:rsidP="009A7B8A">
      <w:pPr>
        <w:tabs>
          <w:tab w:val="left" w:pos="0"/>
          <w:tab w:val="left" w:pos="3119"/>
        </w:tabs>
        <w:ind w:left="720" w:hanging="720"/>
      </w:pPr>
    </w:p>
    <w:sectPr w:rsidR="00D807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40" w:right="1440" w:bottom="1440" w:left="1440" w:header="1440" w:footer="1440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3D77E" w14:textId="77777777" w:rsidR="00AA5895" w:rsidRDefault="00AA5895">
      <w:r>
        <w:separator/>
      </w:r>
    </w:p>
  </w:endnote>
  <w:endnote w:type="continuationSeparator" w:id="0">
    <w:p w14:paraId="4AB01071" w14:textId="77777777" w:rsidR="00AA5895" w:rsidRDefault="00AA5895">
      <w:r>
        <w:continuationSeparator/>
      </w:r>
    </w:p>
  </w:endnote>
  <w:endnote w:type="continuationNotice" w:id="1">
    <w:p w14:paraId="72D6BC50" w14:textId="77777777" w:rsidR="00AA5895" w:rsidRDefault="00AA58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0CF8" w14:textId="77777777" w:rsidR="002E1643" w:rsidRDefault="002E16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034F6" w14:textId="72998B9D" w:rsidR="006E7255" w:rsidRPr="00F61321" w:rsidRDefault="48144C28" w:rsidP="00951A7A">
    <w:pPr>
      <w:pStyle w:val="Footer"/>
      <w:tabs>
        <w:tab w:val="clear" w:pos="8306"/>
        <w:tab w:val="right" w:pos="8789"/>
      </w:tabs>
      <w:spacing w:line="259" w:lineRule="auto"/>
      <w:rPr>
        <w:rFonts w:ascii="Arial" w:hAnsi="Arial"/>
        <w:sz w:val="16"/>
        <w:szCs w:val="16"/>
      </w:rPr>
    </w:pPr>
    <w:r w:rsidRPr="48144C28">
      <w:rPr>
        <w:rFonts w:ascii="Arial" w:hAnsi="Arial"/>
        <w:sz w:val="16"/>
        <w:szCs w:val="16"/>
      </w:rPr>
      <w:t>EXH MM1 v4</w:t>
    </w:r>
    <w:r w:rsidR="006E7255">
      <w:tab/>
    </w:r>
    <w:r w:rsidRPr="48144C28">
      <w:rPr>
        <w:rFonts w:ascii="Arial" w:hAnsi="Arial"/>
        <w:sz w:val="16"/>
        <w:szCs w:val="16"/>
      </w:rPr>
      <w:t xml:space="preserve">01 October 2024 </w:t>
    </w:r>
    <w:r w:rsidR="006E7255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25E9B" w14:textId="77777777" w:rsidR="002E1643" w:rsidRDefault="002E1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A820D" w14:textId="77777777" w:rsidR="00AA5895" w:rsidRDefault="00AA5895">
      <w:r>
        <w:separator/>
      </w:r>
    </w:p>
  </w:footnote>
  <w:footnote w:type="continuationSeparator" w:id="0">
    <w:p w14:paraId="26FB52A3" w14:textId="77777777" w:rsidR="00AA5895" w:rsidRDefault="00AA5895">
      <w:r>
        <w:continuationSeparator/>
      </w:r>
    </w:p>
  </w:footnote>
  <w:footnote w:type="continuationNotice" w:id="1">
    <w:p w14:paraId="51D39C5B" w14:textId="77777777" w:rsidR="00AA5895" w:rsidRDefault="00AA58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21258" w14:textId="77777777" w:rsidR="002E1643" w:rsidRDefault="002E16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0856E" w14:textId="236FCF9A" w:rsidR="002E1643" w:rsidRDefault="005879D5">
    <w:pPr>
      <w:pStyle w:val="Header"/>
    </w:pPr>
    <w:r>
      <w:rPr>
        <w:noProof/>
      </w:rPr>
      <w:pict w14:anchorId="3F405E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9D8DA" w14:textId="77777777" w:rsidR="002E1643" w:rsidRDefault="002E16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D0008A"/>
    <w:multiLevelType w:val="hybridMultilevel"/>
    <w:tmpl w:val="4E58DDF0"/>
    <w:lvl w:ilvl="0" w:tplc="D066970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2354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noTabHangInd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BD"/>
    <w:rsid w:val="00011B4F"/>
    <w:rsid w:val="00026DA8"/>
    <w:rsid w:val="0003181A"/>
    <w:rsid w:val="00054114"/>
    <w:rsid w:val="000B58AA"/>
    <w:rsid w:val="000E1D83"/>
    <w:rsid w:val="00106F0B"/>
    <w:rsid w:val="001307B3"/>
    <w:rsid w:val="001528F9"/>
    <w:rsid w:val="001570BB"/>
    <w:rsid w:val="00180F49"/>
    <w:rsid w:val="001D13EE"/>
    <w:rsid w:val="00205B63"/>
    <w:rsid w:val="002120A1"/>
    <w:rsid w:val="002136CC"/>
    <w:rsid w:val="0021591E"/>
    <w:rsid w:val="00231B16"/>
    <w:rsid w:val="00241960"/>
    <w:rsid w:val="002A1912"/>
    <w:rsid w:val="002A54D2"/>
    <w:rsid w:val="002B5E2E"/>
    <w:rsid w:val="002E1643"/>
    <w:rsid w:val="00372425"/>
    <w:rsid w:val="003D75AC"/>
    <w:rsid w:val="003E0973"/>
    <w:rsid w:val="004519EE"/>
    <w:rsid w:val="00451C64"/>
    <w:rsid w:val="0046283E"/>
    <w:rsid w:val="00466D5F"/>
    <w:rsid w:val="0047238C"/>
    <w:rsid w:val="00481109"/>
    <w:rsid w:val="00500B41"/>
    <w:rsid w:val="00507D8C"/>
    <w:rsid w:val="00552B66"/>
    <w:rsid w:val="005543C7"/>
    <w:rsid w:val="005879D5"/>
    <w:rsid w:val="005B2E56"/>
    <w:rsid w:val="005E561C"/>
    <w:rsid w:val="00606809"/>
    <w:rsid w:val="00626307"/>
    <w:rsid w:val="006516B1"/>
    <w:rsid w:val="006520D1"/>
    <w:rsid w:val="00695910"/>
    <w:rsid w:val="006B6404"/>
    <w:rsid w:val="006C1693"/>
    <w:rsid w:val="006C204F"/>
    <w:rsid w:val="006E7255"/>
    <w:rsid w:val="007004DE"/>
    <w:rsid w:val="00731183"/>
    <w:rsid w:val="007B7C55"/>
    <w:rsid w:val="007E252F"/>
    <w:rsid w:val="008021D2"/>
    <w:rsid w:val="0083167D"/>
    <w:rsid w:val="00851DFC"/>
    <w:rsid w:val="00855B7E"/>
    <w:rsid w:val="00861CC9"/>
    <w:rsid w:val="00866B6B"/>
    <w:rsid w:val="00870E6F"/>
    <w:rsid w:val="00891121"/>
    <w:rsid w:val="00895DD3"/>
    <w:rsid w:val="008A4062"/>
    <w:rsid w:val="008F503E"/>
    <w:rsid w:val="009044B5"/>
    <w:rsid w:val="009319BB"/>
    <w:rsid w:val="00951A7A"/>
    <w:rsid w:val="0096451F"/>
    <w:rsid w:val="009A2ABD"/>
    <w:rsid w:val="009A7B8A"/>
    <w:rsid w:val="00A15573"/>
    <w:rsid w:val="00A225EA"/>
    <w:rsid w:val="00A275E4"/>
    <w:rsid w:val="00A610D7"/>
    <w:rsid w:val="00AA5895"/>
    <w:rsid w:val="00AD6027"/>
    <w:rsid w:val="00B011C1"/>
    <w:rsid w:val="00B06AF7"/>
    <w:rsid w:val="00B619CB"/>
    <w:rsid w:val="00B635FE"/>
    <w:rsid w:val="00B749F0"/>
    <w:rsid w:val="00BE6B91"/>
    <w:rsid w:val="00C60958"/>
    <w:rsid w:val="00C76F06"/>
    <w:rsid w:val="00C947F9"/>
    <w:rsid w:val="00D06D64"/>
    <w:rsid w:val="00D315CD"/>
    <w:rsid w:val="00D45AE5"/>
    <w:rsid w:val="00D80731"/>
    <w:rsid w:val="00D8427E"/>
    <w:rsid w:val="00D92F39"/>
    <w:rsid w:val="00D96B04"/>
    <w:rsid w:val="00DC23BD"/>
    <w:rsid w:val="00DD6D9F"/>
    <w:rsid w:val="00E37F37"/>
    <w:rsid w:val="00E62B85"/>
    <w:rsid w:val="00E67F8E"/>
    <w:rsid w:val="00EA0D2C"/>
    <w:rsid w:val="00F25F37"/>
    <w:rsid w:val="00F61321"/>
    <w:rsid w:val="00F72AB0"/>
    <w:rsid w:val="00F75A1C"/>
    <w:rsid w:val="00F915BD"/>
    <w:rsid w:val="4814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1FF1E7"/>
  <w15:chartTrackingRefBased/>
  <w15:docId w15:val="{6EE21C5B-CA35-4958-8BC6-41118CA9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</w:rPr>
  </w:style>
  <w:style w:type="paragraph" w:customStyle="1" w:styleId="1">
    <w:name w:val="1"/>
    <w:aliases w:val="2,3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419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06D6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92F39"/>
    <w:rPr>
      <w:sz w:val="24"/>
      <w:lang w:eastAsia="en-US"/>
    </w:rPr>
  </w:style>
  <w:style w:type="character" w:styleId="CommentReference">
    <w:name w:val="annotation reference"/>
    <w:rsid w:val="003E09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0973"/>
    <w:rPr>
      <w:sz w:val="20"/>
    </w:rPr>
  </w:style>
  <w:style w:type="character" w:customStyle="1" w:styleId="CommentTextChar">
    <w:name w:val="Comment Text Char"/>
    <w:link w:val="CommentText"/>
    <w:rsid w:val="003E097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0973"/>
    <w:rPr>
      <w:b/>
      <w:bCs/>
    </w:rPr>
  </w:style>
  <w:style w:type="character" w:customStyle="1" w:styleId="CommentSubjectChar">
    <w:name w:val="Comment Subject Char"/>
    <w:link w:val="CommentSubject"/>
    <w:rsid w:val="003E097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cd8160-1bb7-4093-9cca-111739f9a54b" xsi:nil="true"/>
    <lcf76f155ced4ddcb4097134ff3c332f xmlns="dd0320f1-5928-400d-8614-e832be04c20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3CD8938DCB1F48975137295B64D3D8" ma:contentTypeVersion="16" ma:contentTypeDescription="Create a new document." ma:contentTypeScope="" ma:versionID="b43d4811277992f83a9ab1d2c344bd25">
  <xsd:schema xmlns:xsd="http://www.w3.org/2001/XMLSchema" xmlns:xs="http://www.w3.org/2001/XMLSchema" xmlns:p="http://schemas.microsoft.com/office/2006/metadata/properties" xmlns:ns2="dd0320f1-5928-400d-8614-e832be04c205" xmlns:ns3="71cd8160-1bb7-4093-9cca-111739f9a54b" targetNamespace="http://schemas.microsoft.com/office/2006/metadata/properties" ma:root="true" ma:fieldsID="da706435e2584038fbb0bd34cc23271f" ns2:_="" ns3:_="">
    <xsd:import namespace="dd0320f1-5928-400d-8614-e832be04c205"/>
    <xsd:import namespace="71cd8160-1bb7-4093-9cca-111739f9a5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320f1-5928-400d-8614-e832be04c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d8160-1bb7-4093-9cca-111739f9a54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1a8918f-faea-478f-b1cd-d8eb323b9d2e}" ma:internalName="TaxCatchAll" ma:showField="CatchAllData" ma:web="71cd8160-1bb7-4093-9cca-111739f9a5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6EF6F-8BB6-4B61-9307-865E957927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1A640-95EE-470A-8B8E-3A0D83E75D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1cd8160-1bb7-4093-9cca-111739f9a54b"/>
    <ds:schemaRef ds:uri="dd0320f1-5928-400d-8614-e832be04c20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7EECD0-15E9-46F5-AF0D-6B0A244805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3B0DF1-73CC-40DD-93F2-584E2756F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320f1-5928-400d-8614-e832be04c205"/>
    <ds:schemaRef ds:uri="71cd8160-1bb7-4093-9cca-111739f9a5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222</Words>
  <Characters>1270</Characters>
  <Application>Microsoft Office Word</Application>
  <DocSecurity>6</DocSecurity>
  <Lines>10</Lines>
  <Paragraphs>2</Paragraphs>
  <ScaleCrop>false</ScaleCrop>
  <Company>NGC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MM Cancellation Charge Statement</dc:title>
  <dc:subject>GB Baseline</dc:subject>
  <dc:creator>QuinnA</dc:creator>
  <cp:keywords>(51968555.04)</cp:keywords>
  <cp:lastModifiedBy>Chris Warburton (NESO)</cp:lastModifiedBy>
  <cp:revision>28</cp:revision>
  <cp:lastPrinted>2011-09-29T23:46:00Z</cp:lastPrinted>
  <dcterms:created xsi:type="dcterms:W3CDTF">2024-04-23T22:16:00Z</dcterms:created>
  <dcterms:modified xsi:type="dcterms:W3CDTF">2025-05-23T05:06:00Z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gFAACRwgU2+mnxkSKVXW6H6JucO94DV1sCr5GY81I70uVHlEAeUxUgenAqcu2quQj/8fNbuopB2VZTma_x000d_
67PdM/0NrZTnSm76eKamnM88xBy6bWlfUXBe4+Z7mu5/qo617hStxNN2xVfN4nkMf2f9TTpseak6_x000d_
Uon0bPqyOstUc4C3vido+VcZdJGAoNz7BZwMYlhPt7dHUznIhA+jp55e9VNQbvy4PJmqxI34y0Oe_x000d_
lIxJssGR7PIBiJysY</vt:lpwstr>
  </property>
  <property fmtid="{D5CDD505-2E9C-101B-9397-08002B2CF9AE}" pid="3" name="MAIL_MSG_ID2">
    <vt:lpwstr>mvYbl7htzP7whl0YWEDoJW1ALqoI1pQYP/jryg+fjztVBOadfBdT+1GJi7e_x000d_
AmI4MHgUfXRPQiIucx4XSnOvP9ajUVHrjkqoYA==</vt:lpwstr>
  </property>
  <property fmtid="{D5CDD505-2E9C-101B-9397-08002B2CF9AE}" pid="4" name="RESPONSE_SENDER_NAME">
    <vt:lpwstr>sAAAb0xRtPDW5UvvcE3HZLcrsdN650qig6wbzOpV4AZtViw=</vt:lpwstr>
  </property>
  <property fmtid="{D5CDD505-2E9C-101B-9397-08002B2CF9AE}" pid="5" name="EMAIL_OWNER_ADDRESS">
    <vt:lpwstr>4AAAv2pPQheLA5VStHCkR/CepxHueb10EXSEFWoZIYjtpTVcv1Ng/IhwQg==</vt:lpwstr>
  </property>
  <property fmtid="{D5CDD505-2E9C-101B-9397-08002B2CF9AE}" pid="6" name="ItemDescription">
    <vt:lpwstr>cancellation charge statement_x000d_
CC SAS_x000d_
Fixed AA CC statement</vt:lpwstr>
  </property>
  <property fmtid="{D5CDD505-2E9C-101B-9397-08002B2CF9AE}" pid="7" name="DocType">
    <vt:lpwstr>Agreement</vt:lpwstr>
  </property>
  <property fmtid="{D5CDD505-2E9C-101B-9397-08002B2CF9AE}" pid="8" name="To">
    <vt:lpwstr/>
  </property>
  <property fmtid="{D5CDD505-2E9C-101B-9397-08002B2CF9AE}" pid="9" name="From">
    <vt:lpwstr/>
  </property>
  <property fmtid="{D5CDD505-2E9C-101B-9397-08002B2CF9AE}" pid="10" name="EmailSubject">
    <vt:lpwstr/>
  </property>
  <property fmtid="{D5CDD505-2E9C-101B-9397-08002B2CF9AE}" pid="11" name="Attachment">
    <vt:lpwstr>, </vt:lpwstr>
  </property>
  <property fmtid="{D5CDD505-2E9C-101B-9397-08002B2CF9AE}" pid="12" name="Attach">
    <vt:lpwstr>0</vt:lpwstr>
  </property>
  <property fmtid="{D5CDD505-2E9C-101B-9397-08002B2CF9AE}" pid="13" name="ContentType">
    <vt:lpwstr>Document</vt:lpwstr>
  </property>
  <property fmtid="{D5CDD505-2E9C-101B-9397-08002B2CF9AE}" pid="14" name="ReceivedDate">
    <vt:lpwstr/>
  </property>
  <property fmtid="{D5CDD505-2E9C-101B-9397-08002B2CF9AE}" pid="15" name="Importance">
    <vt:lpwstr/>
  </property>
  <property fmtid="{D5CDD505-2E9C-101B-9397-08002B2CF9AE}" pid="16" name="ContentTypeId">
    <vt:lpwstr>0x010100743CD8938DCB1F48975137295B64D3D8</vt:lpwstr>
  </property>
  <property fmtid="{D5CDD505-2E9C-101B-9397-08002B2CF9AE}" pid="17" name="MediaServiceImageTags">
    <vt:lpwstr/>
  </property>
</Properties>
</file>